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3E6F8" w14:textId="640965B5" w:rsidR="004E22F3" w:rsidRPr="00A53ECB" w:rsidRDefault="00996A02" w:rsidP="004E22F3">
      <w:pPr>
        <w:spacing w:after="0" w:line="240" w:lineRule="auto"/>
        <w:jc w:val="center"/>
        <w:rPr>
          <w:rFonts w:cstheme="minorHAnsi"/>
          <w:sz w:val="28"/>
          <w:szCs w:val="28"/>
        </w:rPr>
      </w:pPr>
      <w:r>
        <w:rPr>
          <w:rFonts w:cstheme="minorHAnsi"/>
          <w:b/>
          <w:bCs/>
          <w:sz w:val="28"/>
          <w:szCs w:val="28"/>
        </w:rPr>
        <w:t>Salary Supplement for Highly Needed Educators Program Policy</w:t>
      </w:r>
    </w:p>
    <w:p w14:paraId="6F68328F" w14:textId="77777777" w:rsidR="00AB1280" w:rsidRDefault="00AB1280" w:rsidP="006321DF">
      <w:pPr>
        <w:pStyle w:val="BodyText"/>
        <w:kinsoku w:val="0"/>
        <w:overflowPunct w:val="0"/>
        <w:rPr>
          <w:rFonts w:asciiTheme="minorHAnsi" w:hAnsiTheme="minorHAnsi" w:cstheme="minorHAnsi"/>
          <w:sz w:val="24"/>
          <w:szCs w:val="24"/>
        </w:rPr>
      </w:pPr>
    </w:p>
    <w:p w14:paraId="5D752002" w14:textId="77777777" w:rsidR="00996A02" w:rsidRPr="00996A02" w:rsidRDefault="00996A02" w:rsidP="00996A02">
      <w:pPr>
        <w:spacing w:after="0" w:line="240" w:lineRule="auto"/>
        <w:rPr>
          <w:rFonts w:cstheme="minorHAnsi"/>
          <w:b/>
          <w:bCs/>
          <w:sz w:val="24"/>
          <w:szCs w:val="24"/>
        </w:rPr>
      </w:pPr>
      <w:bookmarkStart w:id="0" w:name="_Hlk197094151"/>
      <w:r w:rsidRPr="00996A02">
        <w:rPr>
          <w:rFonts w:cstheme="minorHAnsi"/>
          <w:b/>
          <w:bCs/>
          <w:sz w:val="24"/>
          <w:szCs w:val="24"/>
        </w:rPr>
        <w:t>Purpose</w:t>
      </w:r>
    </w:p>
    <w:p w14:paraId="7159D327" w14:textId="77777777" w:rsidR="00996A02" w:rsidRPr="00996A02" w:rsidRDefault="00996A02" w:rsidP="00996A02">
      <w:pPr>
        <w:spacing w:after="0" w:line="240" w:lineRule="auto"/>
        <w:rPr>
          <w:rFonts w:cstheme="minorHAnsi"/>
          <w:b/>
          <w:bCs/>
          <w:sz w:val="24"/>
          <w:szCs w:val="24"/>
        </w:rPr>
      </w:pPr>
    </w:p>
    <w:p w14:paraId="1E0664A0" w14:textId="24AF3D20" w:rsidR="00996A02" w:rsidRPr="00996A02" w:rsidRDefault="00996A02" w:rsidP="00996A02">
      <w:pPr>
        <w:spacing w:after="0" w:line="240" w:lineRule="auto"/>
        <w:rPr>
          <w:rFonts w:cstheme="minorHAnsi"/>
          <w:sz w:val="24"/>
          <w:szCs w:val="24"/>
        </w:rPr>
      </w:pPr>
      <w:r w:rsidRPr="00996A02">
        <w:rPr>
          <w:rFonts w:cstheme="minorHAnsi"/>
          <w:sz w:val="24"/>
          <w:szCs w:val="24"/>
        </w:rPr>
        <w:t xml:space="preserve">The purpose of this policy is to describe how </w:t>
      </w:r>
      <w:r>
        <w:rPr>
          <w:rFonts w:cstheme="minorHAnsi"/>
          <w:sz w:val="24"/>
          <w:szCs w:val="24"/>
        </w:rPr>
        <w:t>Good Foundations Academy</w:t>
      </w:r>
      <w:r w:rsidRPr="00996A02">
        <w:rPr>
          <w:rFonts w:cstheme="minorHAnsi"/>
          <w:sz w:val="24"/>
          <w:szCs w:val="24"/>
        </w:rPr>
        <w:t xml:space="preserve"> (the “School”) administers the Salary Supplement for Highly Needed Educators (“SHiNE”) Program. This policy is meant to comply with the requirements of Utah Code § 53F-2-504.</w:t>
      </w:r>
    </w:p>
    <w:p w14:paraId="764EFF80" w14:textId="77777777" w:rsidR="00996A02" w:rsidRPr="00996A02" w:rsidRDefault="00996A02" w:rsidP="00996A02">
      <w:pPr>
        <w:spacing w:after="0" w:line="240" w:lineRule="auto"/>
        <w:rPr>
          <w:rFonts w:cstheme="minorHAnsi"/>
          <w:sz w:val="24"/>
          <w:szCs w:val="24"/>
        </w:rPr>
      </w:pPr>
    </w:p>
    <w:p w14:paraId="4FACC63D" w14:textId="77777777" w:rsidR="00996A02" w:rsidRPr="00996A02" w:rsidRDefault="00996A02" w:rsidP="00996A02">
      <w:pPr>
        <w:spacing w:after="0" w:line="240" w:lineRule="auto"/>
        <w:rPr>
          <w:rFonts w:cstheme="minorHAnsi"/>
          <w:b/>
          <w:bCs/>
          <w:sz w:val="24"/>
          <w:szCs w:val="24"/>
        </w:rPr>
      </w:pPr>
      <w:r w:rsidRPr="00996A02">
        <w:rPr>
          <w:rFonts w:cstheme="minorHAnsi"/>
          <w:b/>
          <w:bCs/>
          <w:sz w:val="24"/>
          <w:szCs w:val="24"/>
        </w:rPr>
        <w:t>Definitions</w:t>
      </w:r>
    </w:p>
    <w:p w14:paraId="323DEC00" w14:textId="77777777" w:rsidR="00996A02" w:rsidRPr="00996A02" w:rsidRDefault="00996A02" w:rsidP="00996A02">
      <w:pPr>
        <w:spacing w:after="0" w:line="240" w:lineRule="auto"/>
        <w:rPr>
          <w:rFonts w:cstheme="minorHAnsi"/>
          <w:b/>
          <w:bCs/>
          <w:sz w:val="24"/>
          <w:szCs w:val="24"/>
        </w:rPr>
      </w:pPr>
    </w:p>
    <w:p w14:paraId="0C938DAD" w14:textId="77777777" w:rsidR="00996A02" w:rsidRPr="00996A02" w:rsidRDefault="00996A02" w:rsidP="00996A02">
      <w:pPr>
        <w:spacing w:after="0" w:line="240" w:lineRule="auto"/>
        <w:rPr>
          <w:rFonts w:cstheme="minorHAnsi"/>
          <w:sz w:val="24"/>
          <w:szCs w:val="24"/>
        </w:rPr>
      </w:pPr>
      <w:r w:rsidRPr="00996A02">
        <w:rPr>
          <w:rFonts w:cstheme="minorHAnsi"/>
          <w:sz w:val="24"/>
          <w:szCs w:val="24"/>
        </w:rPr>
        <w:t>“Eligible teacher” means a teacher who:</w:t>
      </w:r>
    </w:p>
    <w:p w14:paraId="13AED8E0" w14:textId="77777777" w:rsidR="00996A02" w:rsidRPr="00996A02" w:rsidRDefault="00996A02" w:rsidP="00996A02">
      <w:pPr>
        <w:spacing w:after="0" w:line="240" w:lineRule="auto"/>
        <w:ind w:left="720" w:hanging="360"/>
        <w:rPr>
          <w:rFonts w:cstheme="minorHAnsi"/>
          <w:sz w:val="24"/>
          <w:szCs w:val="24"/>
        </w:rPr>
      </w:pPr>
      <w:r w:rsidRPr="00996A02">
        <w:rPr>
          <w:rFonts w:cstheme="minorHAnsi"/>
          <w:sz w:val="24"/>
          <w:szCs w:val="24"/>
        </w:rPr>
        <w:t>(a)</w:t>
      </w:r>
      <w:r w:rsidRPr="00996A02">
        <w:rPr>
          <w:rFonts w:cstheme="minorHAnsi"/>
          <w:sz w:val="24"/>
          <w:szCs w:val="24"/>
        </w:rPr>
        <w:tab/>
        <w:t>has a qualifying assignment;</w:t>
      </w:r>
    </w:p>
    <w:p w14:paraId="35C2D79A" w14:textId="77777777" w:rsidR="00996A02" w:rsidRPr="00996A02" w:rsidRDefault="00996A02" w:rsidP="00996A02">
      <w:pPr>
        <w:spacing w:after="0" w:line="240" w:lineRule="auto"/>
        <w:ind w:left="720" w:hanging="360"/>
        <w:rPr>
          <w:rFonts w:cstheme="minorHAnsi"/>
          <w:sz w:val="24"/>
          <w:szCs w:val="24"/>
        </w:rPr>
      </w:pPr>
      <w:r w:rsidRPr="00996A02">
        <w:rPr>
          <w:rFonts w:cstheme="minorHAnsi"/>
          <w:sz w:val="24"/>
          <w:szCs w:val="24"/>
        </w:rPr>
        <w:t>(b)</w:t>
      </w:r>
      <w:r w:rsidRPr="00996A02">
        <w:rPr>
          <w:rFonts w:cstheme="minorHAnsi"/>
          <w:sz w:val="24"/>
          <w:szCs w:val="24"/>
        </w:rPr>
        <w:tab/>
        <w:t>qualifies for the teacher’s assignment in accordance with an LEA’s policy; and</w:t>
      </w:r>
    </w:p>
    <w:p w14:paraId="0ED5FAB3" w14:textId="77777777" w:rsidR="00996A02" w:rsidRPr="00996A02" w:rsidRDefault="00996A02" w:rsidP="00996A02">
      <w:pPr>
        <w:spacing w:after="0" w:line="240" w:lineRule="auto"/>
        <w:ind w:left="720" w:hanging="360"/>
        <w:rPr>
          <w:rFonts w:cstheme="minorHAnsi"/>
          <w:sz w:val="24"/>
          <w:szCs w:val="24"/>
        </w:rPr>
      </w:pPr>
      <w:r w:rsidRPr="00996A02">
        <w:rPr>
          <w:rFonts w:cstheme="minorHAnsi"/>
          <w:sz w:val="24"/>
          <w:szCs w:val="24"/>
        </w:rPr>
        <w:t xml:space="preserve">(c) is a new employee </w:t>
      </w:r>
      <w:r w:rsidRPr="00996A02">
        <w:rPr>
          <w:rFonts w:cstheme="minorHAnsi"/>
          <w:sz w:val="24"/>
          <w:szCs w:val="24"/>
          <w:u w:val="single"/>
        </w:rPr>
        <w:t>or</w:t>
      </w:r>
      <w:r w:rsidRPr="00996A02">
        <w:rPr>
          <w:rFonts w:cstheme="minorHAnsi"/>
          <w:sz w:val="24"/>
          <w:szCs w:val="24"/>
        </w:rPr>
        <w:t xml:space="preserve"> has not received an unsatisfactory rating on the teacher’s three most recent evaluations.</w:t>
      </w:r>
    </w:p>
    <w:p w14:paraId="41FF7101" w14:textId="77777777" w:rsidR="00996A02" w:rsidRPr="00996A02" w:rsidRDefault="00996A02" w:rsidP="00996A02">
      <w:pPr>
        <w:spacing w:after="0" w:line="240" w:lineRule="auto"/>
        <w:rPr>
          <w:rFonts w:cstheme="minorHAnsi"/>
          <w:sz w:val="24"/>
          <w:szCs w:val="24"/>
        </w:rPr>
      </w:pPr>
    </w:p>
    <w:p w14:paraId="7F9F143E" w14:textId="77777777" w:rsidR="00996A02" w:rsidRPr="00996A02" w:rsidRDefault="00996A02" w:rsidP="00996A02">
      <w:pPr>
        <w:spacing w:after="0" w:line="240" w:lineRule="auto"/>
        <w:rPr>
          <w:rFonts w:cstheme="minorHAnsi"/>
          <w:sz w:val="24"/>
          <w:szCs w:val="24"/>
        </w:rPr>
      </w:pPr>
      <w:r w:rsidRPr="00996A02">
        <w:rPr>
          <w:rFonts w:cstheme="minorHAnsi"/>
          <w:sz w:val="24"/>
          <w:szCs w:val="24"/>
        </w:rPr>
        <w:t>“Qualifying assignment” means a teacher who is assigned to a high-needs area.</w:t>
      </w:r>
    </w:p>
    <w:p w14:paraId="14D88969" w14:textId="77777777" w:rsidR="00996A02" w:rsidRPr="00996A02" w:rsidRDefault="00996A02" w:rsidP="00996A02">
      <w:pPr>
        <w:spacing w:after="0" w:line="240" w:lineRule="auto"/>
        <w:rPr>
          <w:rFonts w:cstheme="minorHAnsi"/>
          <w:sz w:val="24"/>
          <w:szCs w:val="24"/>
        </w:rPr>
      </w:pPr>
    </w:p>
    <w:p w14:paraId="521C306C" w14:textId="77777777" w:rsidR="00996A02" w:rsidRPr="00996A02" w:rsidRDefault="00996A02" w:rsidP="00996A02">
      <w:pPr>
        <w:spacing w:after="0" w:line="240" w:lineRule="auto"/>
        <w:rPr>
          <w:rFonts w:cstheme="minorHAnsi"/>
          <w:sz w:val="24"/>
          <w:szCs w:val="24"/>
        </w:rPr>
      </w:pPr>
      <w:r w:rsidRPr="00996A02">
        <w:rPr>
          <w:rFonts w:cstheme="minorHAnsi"/>
          <w:sz w:val="24"/>
          <w:szCs w:val="24"/>
        </w:rPr>
        <w:t xml:space="preserve">“High-needs area” means at least two and up to five teaching assignments that an LEA designates in a policy as challenging to fill or retain. </w:t>
      </w:r>
    </w:p>
    <w:p w14:paraId="1E7A90AE" w14:textId="77777777" w:rsidR="00996A02" w:rsidRPr="00996A02" w:rsidRDefault="00996A02" w:rsidP="00996A02">
      <w:pPr>
        <w:spacing w:after="0" w:line="240" w:lineRule="auto"/>
        <w:ind w:left="720" w:hanging="360"/>
        <w:rPr>
          <w:rFonts w:cstheme="minorHAnsi"/>
          <w:sz w:val="24"/>
          <w:szCs w:val="24"/>
        </w:rPr>
      </w:pPr>
    </w:p>
    <w:p w14:paraId="5F0D16D6" w14:textId="77777777" w:rsidR="00996A02" w:rsidRPr="00996A02" w:rsidRDefault="00996A02" w:rsidP="00996A02">
      <w:pPr>
        <w:spacing w:after="0" w:line="240" w:lineRule="auto"/>
        <w:rPr>
          <w:rFonts w:cstheme="minorHAnsi"/>
          <w:b/>
          <w:bCs/>
          <w:sz w:val="24"/>
          <w:szCs w:val="24"/>
        </w:rPr>
      </w:pPr>
      <w:r w:rsidRPr="00996A02">
        <w:rPr>
          <w:rFonts w:cstheme="minorHAnsi"/>
          <w:b/>
          <w:bCs/>
          <w:sz w:val="24"/>
          <w:szCs w:val="24"/>
        </w:rPr>
        <w:t>Policy</w:t>
      </w:r>
    </w:p>
    <w:p w14:paraId="1431EF5B" w14:textId="77777777" w:rsidR="00996A02" w:rsidRPr="00996A02" w:rsidRDefault="00996A02" w:rsidP="00996A02">
      <w:pPr>
        <w:spacing w:after="0" w:line="240" w:lineRule="auto"/>
        <w:rPr>
          <w:rFonts w:cstheme="minorHAnsi"/>
          <w:b/>
          <w:bCs/>
          <w:sz w:val="24"/>
          <w:szCs w:val="24"/>
        </w:rPr>
      </w:pPr>
    </w:p>
    <w:p w14:paraId="5AB820D7" w14:textId="77777777" w:rsidR="00996A02" w:rsidRPr="00996A02" w:rsidRDefault="00996A02" w:rsidP="00996A02">
      <w:pPr>
        <w:spacing w:after="0" w:line="240" w:lineRule="auto"/>
        <w:rPr>
          <w:rFonts w:cstheme="minorHAnsi"/>
          <w:sz w:val="24"/>
          <w:szCs w:val="24"/>
          <w:u w:val="single"/>
        </w:rPr>
      </w:pPr>
      <w:r w:rsidRPr="00996A02">
        <w:rPr>
          <w:rFonts w:cstheme="minorHAnsi"/>
          <w:sz w:val="24"/>
          <w:szCs w:val="24"/>
          <w:u w:val="single"/>
        </w:rPr>
        <w:t>High-Needs Areas</w:t>
      </w:r>
    </w:p>
    <w:p w14:paraId="64D0CD71" w14:textId="77777777" w:rsidR="00996A02" w:rsidRPr="00996A02" w:rsidRDefault="00996A02" w:rsidP="00996A02">
      <w:pPr>
        <w:spacing w:after="0" w:line="240" w:lineRule="auto"/>
        <w:rPr>
          <w:rFonts w:cstheme="minorHAnsi"/>
          <w:sz w:val="24"/>
          <w:szCs w:val="24"/>
          <w:u w:val="single"/>
        </w:rPr>
      </w:pPr>
    </w:p>
    <w:p w14:paraId="39665320" w14:textId="7883BA9A" w:rsidR="00996A02" w:rsidRPr="00996A02" w:rsidRDefault="00996A02" w:rsidP="00996A02">
      <w:pPr>
        <w:spacing w:after="0" w:line="240" w:lineRule="auto"/>
        <w:rPr>
          <w:rFonts w:cstheme="minorHAnsi"/>
          <w:sz w:val="24"/>
          <w:szCs w:val="24"/>
        </w:rPr>
      </w:pPr>
      <w:r w:rsidRPr="00996A02">
        <w:rPr>
          <w:rFonts w:cstheme="minorHAnsi"/>
          <w:sz w:val="24"/>
          <w:szCs w:val="24"/>
        </w:rPr>
        <w:t>The following teaching assignments are designated as high-needs areas at the School:</w:t>
      </w:r>
    </w:p>
    <w:p w14:paraId="258FBBC2" w14:textId="77777777" w:rsidR="00996A02" w:rsidRPr="00996A02" w:rsidRDefault="00996A02" w:rsidP="00996A02">
      <w:pPr>
        <w:spacing w:after="0" w:line="240" w:lineRule="auto"/>
        <w:rPr>
          <w:rFonts w:cstheme="minorHAnsi"/>
          <w:sz w:val="24"/>
          <w:szCs w:val="24"/>
        </w:rPr>
      </w:pPr>
    </w:p>
    <w:p w14:paraId="1622BFBF" w14:textId="5A10A7C3" w:rsidR="00996A02" w:rsidRPr="00CF5F57" w:rsidRDefault="00996A02" w:rsidP="00996A02">
      <w:pPr>
        <w:spacing w:after="0" w:line="240" w:lineRule="auto"/>
        <w:ind w:left="720" w:hanging="360"/>
        <w:rPr>
          <w:rFonts w:cstheme="minorHAnsi"/>
          <w:sz w:val="24"/>
          <w:szCs w:val="24"/>
        </w:rPr>
      </w:pPr>
      <w:r w:rsidRPr="00CF5F57">
        <w:rPr>
          <w:rFonts w:cstheme="minorHAnsi"/>
          <w:sz w:val="24"/>
          <w:szCs w:val="24"/>
        </w:rPr>
        <w:t>(a)</w:t>
      </w:r>
      <w:r w:rsidRPr="00CF5F57">
        <w:rPr>
          <w:rFonts w:cstheme="minorHAnsi"/>
          <w:sz w:val="24"/>
          <w:szCs w:val="24"/>
        </w:rPr>
        <w:tab/>
        <w:t>Special Education</w:t>
      </w:r>
      <w:r w:rsidR="00CF5F57">
        <w:rPr>
          <w:rFonts w:cstheme="minorHAnsi"/>
          <w:sz w:val="24"/>
          <w:szCs w:val="24"/>
        </w:rPr>
        <w:t xml:space="preserve"> (grades K-6)</w:t>
      </w:r>
      <w:r w:rsidRPr="00CF5F57">
        <w:rPr>
          <w:rFonts w:cstheme="minorHAnsi"/>
          <w:sz w:val="24"/>
          <w:szCs w:val="24"/>
        </w:rPr>
        <w:t>;</w:t>
      </w:r>
      <w:r w:rsidR="00CF5F57" w:rsidRPr="00CF5F57">
        <w:rPr>
          <w:rFonts w:cstheme="minorHAnsi"/>
          <w:sz w:val="24"/>
          <w:szCs w:val="24"/>
        </w:rPr>
        <w:t xml:space="preserve"> and</w:t>
      </w:r>
    </w:p>
    <w:p w14:paraId="4E22B3B0" w14:textId="57E7F3E0" w:rsidR="00CF5F57" w:rsidRPr="00996A02" w:rsidRDefault="00996A02" w:rsidP="00CF5F57">
      <w:pPr>
        <w:spacing w:after="0" w:line="240" w:lineRule="auto"/>
        <w:ind w:left="720" w:hanging="360"/>
        <w:rPr>
          <w:rFonts w:cstheme="minorHAnsi"/>
          <w:sz w:val="24"/>
          <w:szCs w:val="24"/>
        </w:rPr>
      </w:pPr>
      <w:r w:rsidRPr="00CF5F57">
        <w:rPr>
          <w:rFonts w:cstheme="minorHAnsi"/>
          <w:sz w:val="24"/>
          <w:szCs w:val="24"/>
        </w:rPr>
        <w:t>(b)</w:t>
      </w:r>
      <w:r w:rsidRPr="00CF5F57">
        <w:rPr>
          <w:rFonts w:cstheme="minorHAnsi"/>
          <w:sz w:val="24"/>
          <w:szCs w:val="24"/>
        </w:rPr>
        <w:tab/>
      </w:r>
      <w:r w:rsidR="00CF5F57" w:rsidRPr="00CF5F57">
        <w:rPr>
          <w:rFonts w:cstheme="minorHAnsi"/>
          <w:sz w:val="24"/>
          <w:szCs w:val="24"/>
        </w:rPr>
        <w:t>Elementary Teachers (grades K-6).</w:t>
      </w:r>
    </w:p>
    <w:p w14:paraId="5C715B09" w14:textId="43F43951" w:rsidR="00996A02" w:rsidRPr="00996A02" w:rsidRDefault="00996A02" w:rsidP="00996A02">
      <w:pPr>
        <w:spacing w:after="0" w:line="240" w:lineRule="auto"/>
        <w:ind w:left="720" w:hanging="360"/>
        <w:rPr>
          <w:rFonts w:cstheme="minorHAnsi"/>
          <w:sz w:val="24"/>
          <w:szCs w:val="24"/>
        </w:rPr>
      </w:pPr>
    </w:p>
    <w:p w14:paraId="36AD0A51" w14:textId="2504A748" w:rsidR="00996A02" w:rsidRPr="00996A02" w:rsidRDefault="00996A02" w:rsidP="00996A02">
      <w:pPr>
        <w:spacing w:after="0" w:line="240" w:lineRule="auto"/>
        <w:rPr>
          <w:rFonts w:cstheme="minorHAnsi"/>
          <w:sz w:val="24"/>
          <w:szCs w:val="24"/>
          <w:u w:val="single"/>
        </w:rPr>
      </w:pPr>
      <w:r w:rsidRPr="00996A02">
        <w:rPr>
          <w:rFonts w:cstheme="minorHAnsi"/>
          <w:sz w:val="24"/>
          <w:szCs w:val="24"/>
          <w:u w:val="single"/>
        </w:rPr>
        <w:t>Process for Determining if a Teacher is an Eligible Teacher</w:t>
      </w:r>
    </w:p>
    <w:p w14:paraId="543A2538" w14:textId="77777777" w:rsidR="00CF5F57" w:rsidRDefault="00CF5F57" w:rsidP="00996A02">
      <w:pPr>
        <w:spacing w:after="0" w:line="240" w:lineRule="auto"/>
        <w:rPr>
          <w:rFonts w:cstheme="minorHAnsi"/>
          <w:sz w:val="24"/>
          <w:szCs w:val="24"/>
        </w:rPr>
      </w:pPr>
    </w:p>
    <w:p w14:paraId="4BA1B4C4" w14:textId="4C00C2B3" w:rsidR="00996A02" w:rsidRPr="00996A02" w:rsidRDefault="00996A02" w:rsidP="00996A02">
      <w:pPr>
        <w:spacing w:after="0" w:line="240" w:lineRule="auto"/>
        <w:rPr>
          <w:rFonts w:cstheme="minorHAnsi"/>
          <w:sz w:val="24"/>
          <w:szCs w:val="24"/>
        </w:rPr>
      </w:pPr>
      <w:r w:rsidRPr="00996A02">
        <w:rPr>
          <w:rFonts w:cstheme="minorHAnsi"/>
          <w:sz w:val="24"/>
          <w:szCs w:val="24"/>
        </w:rPr>
        <w:t xml:space="preserve">The School’s </w:t>
      </w:r>
      <w:r>
        <w:rPr>
          <w:rFonts w:cstheme="minorHAnsi"/>
          <w:sz w:val="24"/>
          <w:szCs w:val="24"/>
        </w:rPr>
        <w:t>Director</w:t>
      </w:r>
      <w:r w:rsidRPr="00996A02">
        <w:rPr>
          <w:rFonts w:cstheme="minorHAnsi"/>
          <w:sz w:val="24"/>
          <w:szCs w:val="24"/>
        </w:rPr>
        <w:t xml:space="preserve"> or his/her designee shall perform due diligence in determining whether a teacher meets the definition of eligible teacher as set forth in this policy.  Due diligence includes, at a minimum, verifying that a teacher:</w:t>
      </w:r>
    </w:p>
    <w:p w14:paraId="15A09447" w14:textId="77777777" w:rsidR="00996A02" w:rsidRPr="00996A02" w:rsidRDefault="00996A02" w:rsidP="00996A02">
      <w:pPr>
        <w:spacing w:after="0" w:line="240" w:lineRule="auto"/>
        <w:rPr>
          <w:rFonts w:cstheme="minorHAnsi"/>
          <w:sz w:val="24"/>
          <w:szCs w:val="24"/>
        </w:rPr>
      </w:pPr>
    </w:p>
    <w:p w14:paraId="4C652FCC" w14:textId="77777777" w:rsidR="00996A02" w:rsidRPr="00996A02" w:rsidRDefault="00996A02" w:rsidP="00996A02">
      <w:pPr>
        <w:spacing w:after="0" w:line="240" w:lineRule="auto"/>
        <w:ind w:left="720" w:hanging="360"/>
        <w:rPr>
          <w:rFonts w:cstheme="minorHAnsi"/>
          <w:sz w:val="24"/>
          <w:szCs w:val="24"/>
        </w:rPr>
      </w:pPr>
      <w:r w:rsidRPr="00996A02">
        <w:rPr>
          <w:rFonts w:cstheme="minorHAnsi"/>
          <w:sz w:val="24"/>
          <w:szCs w:val="24"/>
        </w:rPr>
        <w:t>(a)</w:t>
      </w:r>
      <w:r w:rsidRPr="00996A02">
        <w:rPr>
          <w:rFonts w:cstheme="minorHAnsi"/>
          <w:sz w:val="24"/>
          <w:szCs w:val="24"/>
        </w:rPr>
        <w:tab/>
        <w:t>is assigned to teach in one of the high-needs areas listed above;</w:t>
      </w:r>
    </w:p>
    <w:p w14:paraId="60E7944D" w14:textId="16EDD516" w:rsidR="00996A02" w:rsidRPr="00996A02" w:rsidRDefault="00996A02" w:rsidP="00996A02">
      <w:pPr>
        <w:spacing w:after="0" w:line="240" w:lineRule="auto"/>
        <w:ind w:left="720" w:hanging="360"/>
        <w:rPr>
          <w:rFonts w:cstheme="minorHAnsi"/>
          <w:sz w:val="24"/>
          <w:szCs w:val="24"/>
        </w:rPr>
      </w:pPr>
      <w:r w:rsidRPr="00996A02">
        <w:rPr>
          <w:rFonts w:cstheme="minorHAnsi"/>
          <w:sz w:val="24"/>
          <w:szCs w:val="24"/>
        </w:rPr>
        <w:t>(b)</w:t>
      </w:r>
      <w:r w:rsidRPr="00996A02">
        <w:rPr>
          <w:rFonts w:cstheme="minorHAnsi"/>
          <w:sz w:val="24"/>
          <w:szCs w:val="24"/>
        </w:rPr>
        <w:tab/>
      </w:r>
      <w:ins w:id="1" w:author="Platte Nielson" w:date="2025-05-07T11:45:00Z" w16du:dateUtc="2025-05-07T17:45:00Z">
        <w:r w:rsidR="00A65D59">
          <w:rPr>
            <w:rFonts w:cstheme="minorHAnsi"/>
            <w:sz w:val="24"/>
            <w:szCs w:val="24"/>
          </w:rPr>
          <w:t xml:space="preserve">has a professional educator license in </w:t>
        </w:r>
      </w:ins>
      <w:ins w:id="2" w:author="Platte Nielson" w:date="2025-05-07T11:46:00Z" w16du:dateUtc="2025-05-07T17:46:00Z">
        <w:r w:rsidR="00F56782">
          <w:rPr>
            <w:rFonts w:cstheme="minorHAnsi"/>
            <w:sz w:val="24"/>
            <w:szCs w:val="24"/>
          </w:rPr>
          <w:t xml:space="preserve">one of the </w:t>
        </w:r>
      </w:ins>
      <w:ins w:id="3" w:author="Platte Nielson" w:date="2025-05-07T11:45:00Z" w16du:dateUtc="2025-05-07T17:45:00Z">
        <w:r w:rsidR="00A65D59">
          <w:rPr>
            <w:rFonts w:cstheme="minorHAnsi"/>
            <w:sz w:val="24"/>
            <w:szCs w:val="24"/>
          </w:rPr>
          <w:t>high</w:t>
        </w:r>
      </w:ins>
      <w:ins w:id="4" w:author="Platte Nielson" w:date="2025-05-07T11:46:00Z" w16du:dateUtc="2025-05-07T17:46:00Z">
        <w:r w:rsidR="00F56782">
          <w:rPr>
            <w:rFonts w:cstheme="minorHAnsi"/>
            <w:sz w:val="24"/>
            <w:szCs w:val="24"/>
          </w:rPr>
          <w:t>-</w:t>
        </w:r>
      </w:ins>
      <w:ins w:id="5" w:author="Platte Nielson" w:date="2025-05-07T11:45:00Z" w16du:dateUtc="2025-05-07T17:45:00Z">
        <w:r w:rsidR="00A65D59">
          <w:rPr>
            <w:rFonts w:cstheme="minorHAnsi"/>
            <w:sz w:val="24"/>
            <w:szCs w:val="24"/>
          </w:rPr>
          <w:t>needs area</w:t>
        </w:r>
      </w:ins>
      <w:ins w:id="6" w:author="Platte Nielson" w:date="2025-05-07T11:46:00Z" w16du:dateUtc="2025-05-07T17:46:00Z">
        <w:r w:rsidR="00F56782">
          <w:rPr>
            <w:rFonts w:cstheme="minorHAnsi"/>
            <w:sz w:val="24"/>
            <w:szCs w:val="24"/>
          </w:rPr>
          <w:t>s listed above</w:t>
        </w:r>
      </w:ins>
      <w:del w:id="7" w:author="Platte Nielson" w:date="2025-05-07T11:44:00Z" w16du:dateUtc="2025-05-07T17:44:00Z">
        <w:r w:rsidRPr="00996A02" w:rsidDel="00A65D59">
          <w:rPr>
            <w:rFonts w:cstheme="minorHAnsi"/>
            <w:sz w:val="24"/>
            <w:szCs w:val="24"/>
          </w:rPr>
          <w:delText>is qualified to teach in the high-needs area (qualification factors to consider include, but are not limited to, licensure, training, education, experience, and skills)</w:delText>
        </w:r>
      </w:del>
      <w:r w:rsidRPr="00996A02">
        <w:rPr>
          <w:rFonts w:cstheme="minorHAnsi"/>
          <w:sz w:val="24"/>
          <w:szCs w:val="24"/>
        </w:rPr>
        <w:t>; and</w:t>
      </w:r>
    </w:p>
    <w:p w14:paraId="2F313D18" w14:textId="77777777" w:rsidR="00996A02" w:rsidRPr="00996A02" w:rsidRDefault="00996A02" w:rsidP="00996A02">
      <w:pPr>
        <w:spacing w:after="0" w:line="240" w:lineRule="auto"/>
        <w:ind w:left="720" w:hanging="360"/>
        <w:rPr>
          <w:rFonts w:cstheme="minorHAnsi"/>
          <w:sz w:val="24"/>
          <w:szCs w:val="24"/>
        </w:rPr>
      </w:pPr>
      <w:r w:rsidRPr="00996A02">
        <w:rPr>
          <w:rFonts w:cstheme="minorHAnsi"/>
          <w:sz w:val="24"/>
          <w:szCs w:val="24"/>
        </w:rPr>
        <w:t>(c)</w:t>
      </w:r>
      <w:r w:rsidRPr="00996A02">
        <w:rPr>
          <w:rFonts w:cstheme="minorHAnsi"/>
          <w:sz w:val="24"/>
          <w:szCs w:val="24"/>
        </w:rPr>
        <w:tab/>
        <w:t xml:space="preserve">is a new employee of the School </w:t>
      </w:r>
      <w:r w:rsidRPr="00996A02">
        <w:rPr>
          <w:rFonts w:cstheme="minorHAnsi"/>
          <w:sz w:val="24"/>
          <w:szCs w:val="24"/>
          <w:u w:val="single"/>
        </w:rPr>
        <w:t>or</w:t>
      </w:r>
      <w:r w:rsidRPr="00996A02">
        <w:rPr>
          <w:rFonts w:cstheme="minorHAnsi"/>
          <w:sz w:val="24"/>
          <w:szCs w:val="24"/>
        </w:rPr>
        <w:t xml:space="preserve"> is not a new employee of the School but has not received an unsatisfactory rating on the teacher’s three most recent evaluations from the School.</w:t>
      </w:r>
    </w:p>
    <w:p w14:paraId="0F018382" w14:textId="77777777" w:rsidR="00996A02" w:rsidRPr="00996A02" w:rsidRDefault="00996A02" w:rsidP="00996A02">
      <w:pPr>
        <w:spacing w:after="0" w:line="240" w:lineRule="auto"/>
        <w:rPr>
          <w:rFonts w:cstheme="minorHAnsi"/>
          <w:sz w:val="24"/>
          <w:szCs w:val="24"/>
        </w:rPr>
      </w:pPr>
    </w:p>
    <w:p w14:paraId="481ED822" w14:textId="654037CA" w:rsidR="00996A02" w:rsidRPr="00996A02" w:rsidRDefault="00996A02" w:rsidP="00996A02">
      <w:pPr>
        <w:spacing w:after="0" w:line="240" w:lineRule="auto"/>
        <w:rPr>
          <w:rFonts w:cstheme="minorHAnsi"/>
          <w:sz w:val="24"/>
          <w:szCs w:val="24"/>
        </w:rPr>
      </w:pPr>
      <w:r w:rsidRPr="00996A02">
        <w:rPr>
          <w:rFonts w:cstheme="minorHAnsi"/>
          <w:sz w:val="24"/>
          <w:szCs w:val="24"/>
        </w:rPr>
        <w:lastRenderedPageBreak/>
        <w:t xml:space="preserve">On an annual basis, the School’s </w:t>
      </w:r>
      <w:r>
        <w:rPr>
          <w:rFonts w:cstheme="minorHAnsi"/>
          <w:sz w:val="24"/>
          <w:szCs w:val="24"/>
        </w:rPr>
        <w:t>Director</w:t>
      </w:r>
      <w:r w:rsidRPr="00996A02">
        <w:rPr>
          <w:rFonts w:cstheme="minorHAnsi"/>
          <w:sz w:val="24"/>
          <w:szCs w:val="24"/>
        </w:rPr>
        <w:t xml:space="preserve"> or his/her designee shall create a list of all teachers who have been determined to meet the definition of eligible teacher under this policy.</w:t>
      </w:r>
    </w:p>
    <w:p w14:paraId="62567C3F" w14:textId="77777777" w:rsidR="00996A02" w:rsidRPr="00996A02" w:rsidRDefault="00996A02" w:rsidP="00996A02">
      <w:pPr>
        <w:spacing w:after="0" w:line="240" w:lineRule="auto"/>
        <w:rPr>
          <w:rFonts w:cstheme="minorHAnsi"/>
          <w:sz w:val="24"/>
          <w:szCs w:val="24"/>
        </w:rPr>
      </w:pPr>
    </w:p>
    <w:p w14:paraId="2AE96C4F" w14:textId="77777777" w:rsidR="00996A02" w:rsidRPr="00996A02" w:rsidRDefault="00996A02" w:rsidP="00996A02">
      <w:pPr>
        <w:spacing w:after="0" w:line="240" w:lineRule="auto"/>
        <w:rPr>
          <w:rFonts w:cstheme="minorHAnsi"/>
          <w:sz w:val="24"/>
          <w:szCs w:val="24"/>
          <w:u w:val="single"/>
        </w:rPr>
      </w:pPr>
      <w:r w:rsidRPr="00996A02">
        <w:rPr>
          <w:rFonts w:cstheme="minorHAnsi"/>
          <w:sz w:val="24"/>
          <w:szCs w:val="24"/>
          <w:u w:val="single"/>
        </w:rPr>
        <w:t>Process for Certifying a List of Eligible Teachers to be Awarded a Salary Supplement</w:t>
      </w:r>
    </w:p>
    <w:p w14:paraId="57ECC9FF" w14:textId="77777777" w:rsidR="00996A02" w:rsidRPr="00996A02" w:rsidRDefault="00996A02" w:rsidP="00996A02">
      <w:pPr>
        <w:spacing w:after="0" w:line="240" w:lineRule="auto"/>
        <w:rPr>
          <w:rFonts w:cstheme="minorHAnsi"/>
          <w:sz w:val="24"/>
          <w:szCs w:val="24"/>
          <w:u w:val="single"/>
        </w:rPr>
      </w:pPr>
    </w:p>
    <w:p w14:paraId="320E176D" w14:textId="03F12BBE" w:rsidR="00996A02" w:rsidRPr="00996A02" w:rsidRDefault="00996A02" w:rsidP="00996A02">
      <w:pPr>
        <w:spacing w:after="0" w:line="240" w:lineRule="auto"/>
        <w:rPr>
          <w:rFonts w:cstheme="minorHAnsi"/>
          <w:sz w:val="24"/>
          <w:szCs w:val="24"/>
        </w:rPr>
      </w:pPr>
      <w:r w:rsidRPr="00996A02">
        <w:rPr>
          <w:rFonts w:cstheme="minorHAnsi"/>
          <w:sz w:val="24"/>
          <w:szCs w:val="24"/>
        </w:rPr>
        <w:t xml:space="preserve">On an annual basis, the School’s </w:t>
      </w:r>
      <w:r>
        <w:rPr>
          <w:rFonts w:cstheme="minorHAnsi"/>
          <w:sz w:val="24"/>
          <w:szCs w:val="24"/>
        </w:rPr>
        <w:t>Director</w:t>
      </w:r>
      <w:r w:rsidRPr="00996A02">
        <w:rPr>
          <w:rFonts w:cstheme="minorHAnsi"/>
          <w:sz w:val="24"/>
          <w:szCs w:val="24"/>
        </w:rPr>
        <w:t xml:space="preserve"> or his/her designee shall review the list of all teachers who have been determined to meet the definition of eligible teacher under this policy and shall make any changes to the list he/she feels is necessary.  The list is considered certified by the School’s </w:t>
      </w:r>
      <w:r>
        <w:rPr>
          <w:rFonts w:cstheme="minorHAnsi"/>
          <w:sz w:val="24"/>
          <w:szCs w:val="24"/>
        </w:rPr>
        <w:t>Director</w:t>
      </w:r>
      <w:r w:rsidRPr="00996A02">
        <w:rPr>
          <w:rFonts w:cstheme="minorHAnsi"/>
          <w:sz w:val="24"/>
          <w:szCs w:val="24"/>
        </w:rPr>
        <w:t xml:space="preserve"> or his/her designee when he/she sends, or causes to be sent, the list to payroll for processing of the salary supplement payment under the SHiNE Program.</w:t>
      </w:r>
    </w:p>
    <w:p w14:paraId="61A577A1" w14:textId="77777777" w:rsidR="00996A02" w:rsidRPr="00996A02" w:rsidRDefault="00996A02" w:rsidP="00996A02">
      <w:pPr>
        <w:spacing w:after="0" w:line="240" w:lineRule="auto"/>
        <w:rPr>
          <w:rFonts w:cstheme="minorHAnsi"/>
          <w:sz w:val="24"/>
          <w:szCs w:val="24"/>
          <w:u w:val="single"/>
        </w:rPr>
      </w:pPr>
    </w:p>
    <w:p w14:paraId="23EB3CD2" w14:textId="77777777" w:rsidR="00996A02" w:rsidRPr="00996A02" w:rsidRDefault="00996A02" w:rsidP="00996A02">
      <w:pPr>
        <w:spacing w:after="0" w:line="240" w:lineRule="auto"/>
        <w:rPr>
          <w:rFonts w:cstheme="minorHAnsi"/>
          <w:sz w:val="24"/>
          <w:szCs w:val="24"/>
          <w:u w:val="single"/>
        </w:rPr>
      </w:pPr>
      <w:bookmarkStart w:id="8" w:name="_Hlk195196763"/>
      <w:r w:rsidRPr="00996A02">
        <w:rPr>
          <w:rFonts w:cstheme="minorHAnsi"/>
          <w:sz w:val="24"/>
          <w:szCs w:val="24"/>
          <w:u w:val="single"/>
        </w:rPr>
        <w:t>Salary Supplement Amount</w:t>
      </w:r>
    </w:p>
    <w:p w14:paraId="12891C42" w14:textId="77777777" w:rsidR="00996A02" w:rsidRPr="00996A02" w:rsidRDefault="00996A02" w:rsidP="00996A02">
      <w:pPr>
        <w:spacing w:after="0" w:line="240" w:lineRule="auto"/>
        <w:rPr>
          <w:rFonts w:cstheme="minorHAnsi"/>
          <w:sz w:val="24"/>
          <w:szCs w:val="24"/>
          <w:u w:val="single"/>
        </w:rPr>
      </w:pPr>
    </w:p>
    <w:p w14:paraId="310DCCE5" w14:textId="28539161" w:rsidR="00996A02" w:rsidRPr="00996A02" w:rsidRDefault="00996A02" w:rsidP="00F50C67">
      <w:pPr>
        <w:spacing w:after="0" w:line="240" w:lineRule="auto"/>
        <w:rPr>
          <w:rFonts w:cstheme="minorHAnsi"/>
          <w:sz w:val="24"/>
          <w:szCs w:val="24"/>
        </w:rPr>
      </w:pPr>
      <w:r w:rsidRPr="00996A02">
        <w:rPr>
          <w:rFonts w:cstheme="minorHAnsi"/>
          <w:sz w:val="24"/>
          <w:szCs w:val="24"/>
        </w:rPr>
        <w:t>All teachers at the School determined to be eligible teachers under this policy (i.e., all teachers on the certified list described above) shall receive a salary supplement under the SHiNE Program in an amount commensurate with the funds allocated to and received by the School under the SHiNE Program.</w:t>
      </w:r>
      <w:r w:rsidR="00CF5F57">
        <w:rPr>
          <w:rFonts w:cstheme="minorHAnsi"/>
          <w:sz w:val="24"/>
          <w:szCs w:val="24"/>
        </w:rPr>
        <w:t xml:space="preserve">  </w:t>
      </w:r>
      <w:ins w:id="9" w:author="Platte Nielson" w:date="2025-05-07T11:45:00Z" w16du:dateUtc="2025-05-07T17:45:00Z">
        <w:r w:rsidR="00A65D59" w:rsidRPr="00A65D59">
          <w:rPr>
            <w:rFonts w:cstheme="minorHAnsi"/>
            <w:sz w:val="24"/>
            <w:szCs w:val="24"/>
          </w:rPr>
          <w:t>Eligible teachers who are assigned 1.0 FTE in a high needs area shall receive the full salary supplement.  Eligible teachers who are assigned less than 1.0 FTE in a high needs area shall receive a prorated salary supplement based on the percentage of their FTE in the high needs area.</w:t>
        </w:r>
      </w:ins>
    </w:p>
    <w:bookmarkEnd w:id="8"/>
    <w:p w14:paraId="797A3A84" w14:textId="77777777" w:rsidR="00996A02" w:rsidRPr="00996A02" w:rsidRDefault="00996A02" w:rsidP="00996A02">
      <w:pPr>
        <w:spacing w:after="0" w:line="240" w:lineRule="auto"/>
        <w:rPr>
          <w:rFonts w:cstheme="minorHAnsi"/>
          <w:sz w:val="24"/>
          <w:szCs w:val="24"/>
        </w:rPr>
      </w:pPr>
    </w:p>
    <w:p w14:paraId="6123C52C" w14:textId="77777777" w:rsidR="00996A02" w:rsidRPr="00996A02" w:rsidRDefault="00996A02" w:rsidP="00996A02">
      <w:pPr>
        <w:spacing w:after="0" w:line="240" w:lineRule="auto"/>
        <w:rPr>
          <w:rFonts w:cstheme="minorHAnsi"/>
          <w:sz w:val="24"/>
          <w:szCs w:val="24"/>
        </w:rPr>
      </w:pPr>
      <w:r w:rsidRPr="00996A02">
        <w:rPr>
          <w:rFonts w:cstheme="minorHAnsi"/>
          <w:sz w:val="24"/>
          <w:szCs w:val="24"/>
        </w:rPr>
        <w:t>The School may increase the amount of funds the School provides to eligible teachers if the School:</w:t>
      </w:r>
    </w:p>
    <w:p w14:paraId="3450267E" w14:textId="77777777" w:rsidR="00996A02" w:rsidRPr="00996A02" w:rsidRDefault="00996A02" w:rsidP="00996A02">
      <w:pPr>
        <w:spacing w:after="0" w:line="240" w:lineRule="auto"/>
        <w:rPr>
          <w:rFonts w:cstheme="minorHAnsi"/>
          <w:sz w:val="24"/>
          <w:szCs w:val="24"/>
        </w:rPr>
      </w:pPr>
    </w:p>
    <w:p w14:paraId="01E16CC5" w14:textId="77777777" w:rsidR="00996A02" w:rsidRPr="00996A02" w:rsidRDefault="00996A02" w:rsidP="00996A02">
      <w:pPr>
        <w:spacing w:after="0" w:line="240" w:lineRule="auto"/>
        <w:ind w:left="720" w:hanging="360"/>
        <w:rPr>
          <w:rFonts w:cstheme="minorHAnsi"/>
          <w:sz w:val="24"/>
          <w:szCs w:val="24"/>
        </w:rPr>
      </w:pPr>
      <w:r w:rsidRPr="00996A02">
        <w:rPr>
          <w:rFonts w:cstheme="minorHAnsi"/>
          <w:sz w:val="24"/>
          <w:szCs w:val="24"/>
        </w:rPr>
        <w:t>(a) first ensures proper distribution of funds the School receives under the SHiNE Program to the School’s eligible teachers; and</w:t>
      </w:r>
    </w:p>
    <w:p w14:paraId="40166F7F" w14:textId="77777777" w:rsidR="00996A02" w:rsidRPr="00996A02" w:rsidRDefault="00996A02" w:rsidP="00996A02">
      <w:pPr>
        <w:spacing w:after="0" w:line="240" w:lineRule="auto"/>
        <w:ind w:left="720" w:hanging="360"/>
        <w:rPr>
          <w:rFonts w:cstheme="minorHAnsi"/>
          <w:sz w:val="24"/>
          <w:szCs w:val="24"/>
        </w:rPr>
      </w:pPr>
      <w:r w:rsidRPr="00996A02">
        <w:rPr>
          <w:rFonts w:cstheme="minorHAnsi"/>
          <w:sz w:val="24"/>
          <w:szCs w:val="24"/>
        </w:rPr>
        <w:t>(b)</w:t>
      </w:r>
      <w:r w:rsidRPr="00996A02">
        <w:rPr>
          <w:rFonts w:cstheme="minorHAnsi"/>
          <w:sz w:val="24"/>
          <w:szCs w:val="24"/>
        </w:rPr>
        <w:tab/>
        <w:t>experiences a carry forward or leftover balance.</w:t>
      </w:r>
    </w:p>
    <w:p w14:paraId="37C0423E" w14:textId="77777777" w:rsidR="00996A02" w:rsidRPr="00996A02" w:rsidRDefault="00996A02" w:rsidP="00996A02">
      <w:pPr>
        <w:spacing w:after="0" w:line="240" w:lineRule="auto"/>
        <w:rPr>
          <w:rFonts w:cstheme="minorHAnsi"/>
          <w:sz w:val="24"/>
          <w:szCs w:val="24"/>
        </w:rPr>
      </w:pPr>
    </w:p>
    <w:p w14:paraId="65BA0C9A" w14:textId="77777777" w:rsidR="00996A02" w:rsidRPr="00996A02" w:rsidRDefault="00996A02" w:rsidP="00996A02">
      <w:pPr>
        <w:spacing w:after="0" w:line="240" w:lineRule="auto"/>
        <w:rPr>
          <w:rFonts w:cstheme="minorHAnsi"/>
          <w:sz w:val="24"/>
          <w:szCs w:val="24"/>
          <w:u w:val="single"/>
        </w:rPr>
      </w:pPr>
      <w:r w:rsidRPr="00996A02">
        <w:rPr>
          <w:rFonts w:cstheme="minorHAnsi"/>
          <w:sz w:val="24"/>
          <w:szCs w:val="24"/>
          <w:u w:val="single"/>
        </w:rPr>
        <w:t>Appeals</w:t>
      </w:r>
    </w:p>
    <w:p w14:paraId="2D82661C" w14:textId="77777777" w:rsidR="00996A02" w:rsidRPr="00996A02" w:rsidRDefault="00996A02" w:rsidP="00996A02">
      <w:pPr>
        <w:spacing w:after="0" w:line="240" w:lineRule="auto"/>
        <w:rPr>
          <w:rFonts w:cstheme="minorHAnsi"/>
          <w:sz w:val="24"/>
          <w:szCs w:val="24"/>
        </w:rPr>
      </w:pPr>
    </w:p>
    <w:p w14:paraId="7E9404CD" w14:textId="3ACFBD1F" w:rsidR="00996A02" w:rsidRPr="00996A02" w:rsidRDefault="00996A02" w:rsidP="00996A02">
      <w:pPr>
        <w:spacing w:after="0" w:line="240" w:lineRule="auto"/>
        <w:rPr>
          <w:rFonts w:cstheme="minorHAnsi"/>
          <w:sz w:val="24"/>
          <w:szCs w:val="24"/>
        </w:rPr>
      </w:pPr>
      <w:r w:rsidRPr="00996A02">
        <w:rPr>
          <w:rFonts w:cstheme="minorHAnsi"/>
          <w:sz w:val="24"/>
          <w:szCs w:val="24"/>
        </w:rPr>
        <w:t xml:space="preserve">If the School’s </w:t>
      </w:r>
      <w:r>
        <w:rPr>
          <w:rFonts w:cstheme="minorHAnsi"/>
          <w:sz w:val="24"/>
          <w:szCs w:val="24"/>
        </w:rPr>
        <w:t>Director</w:t>
      </w:r>
      <w:r w:rsidRPr="00996A02">
        <w:rPr>
          <w:rFonts w:cstheme="minorHAnsi"/>
          <w:sz w:val="24"/>
          <w:szCs w:val="24"/>
        </w:rPr>
        <w:t xml:space="preserve"> or his/her designee determines that a teacher does not meet the definition of eligible teacher and therefore does not qualify for a salary supplement under the SHiNE Program, the teacher may appeal that decision in writing to the School’s Board of Directors (the “Board”) if the teacher:</w:t>
      </w:r>
    </w:p>
    <w:p w14:paraId="0F893B5D" w14:textId="77777777" w:rsidR="00996A02" w:rsidRPr="00996A02" w:rsidRDefault="00996A02" w:rsidP="00996A02">
      <w:pPr>
        <w:spacing w:after="0" w:line="240" w:lineRule="auto"/>
        <w:rPr>
          <w:rFonts w:cstheme="minorHAnsi"/>
          <w:sz w:val="24"/>
          <w:szCs w:val="24"/>
        </w:rPr>
      </w:pPr>
    </w:p>
    <w:p w14:paraId="1EB72140" w14:textId="77777777" w:rsidR="00996A02" w:rsidRPr="00996A02" w:rsidRDefault="00996A02" w:rsidP="00996A02">
      <w:pPr>
        <w:spacing w:after="0" w:line="240" w:lineRule="auto"/>
        <w:ind w:left="720" w:hanging="360"/>
        <w:rPr>
          <w:rFonts w:cstheme="minorHAnsi"/>
          <w:sz w:val="24"/>
          <w:szCs w:val="24"/>
        </w:rPr>
      </w:pPr>
      <w:r w:rsidRPr="00996A02">
        <w:rPr>
          <w:rFonts w:cstheme="minorHAnsi"/>
          <w:sz w:val="24"/>
          <w:szCs w:val="24"/>
        </w:rPr>
        <w:t>(a)</w:t>
      </w:r>
      <w:r w:rsidRPr="00996A02">
        <w:rPr>
          <w:rFonts w:cstheme="minorHAnsi"/>
          <w:sz w:val="24"/>
          <w:szCs w:val="24"/>
        </w:rPr>
        <w:tab/>
        <w:t>believes he/she does meet the definition of eligible teacher under this policy; or</w:t>
      </w:r>
    </w:p>
    <w:p w14:paraId="72834C25" w14:textId="77777777" w:rsidR="00996A02" w:rsidRPr="00996A02" w:rsidRDefault="00996A02" w:rsidP="00996A02">
      <w:pPr>
        <w:spacing w:after="0" w:line="240" w:lineRule="auto"/>
        <w:ind w:left="720" w:hanging="360"/>
        <w:rPr>
          <w:rFonts w:cstheme="minorHAnsi"/>
          <w:sz w:val="24"/>
          <w:szCs w:val="24"/>
        </w:rPr>
      </w:pPr>
      <w:r w:rsidRPr="00996A02">
        <w:rPr>
          <w:rFonts w:cstheme="minorHAnsi"/>
          <w:sz w:val="24"/>
          <w:szCs w:val="24"/>
        </w:rPr>
        <w:t>(b)</w:t>
      </w:r>
      <w:r w:rsidRPr="00996A02">
        <w:rPr>
          <w:rFonts w:cstheme="minorHAnsi"/>
          <w:sz w:val="24"/>
          <w:szCs w:val="24"/>
        </w:rPr>
        <w:tab/>
        <w:t>has a teaching assignment at the School that is substantially equivalent to a high-needs area and otherwise meets the definition of eligible teacher under this policy.</w:t>
      </w:r>
    </w:p>
    <w:p w14:paraId="1B6075EB" w14:textId="77777777" w:rsidR="00166A15" w:rsidRDefault="00166A15" w:rsidP="00996A02">
      <w:pPr>
        <w:spacing w:after="0" w:line="240" w:lineRule="auto"/>
        <w:rPr>
          <w:rFonts w:cstheme="minorHAnsi"/>
          <w:sz w:val="24"/>
          <w:szCs w:val="24"/>
        </w:rPr>
      </w:pPr>
    </w:p>
    <w:p w14:paraId="3ADC978A" w14:textId="7F05C4EB" w:rsidR="00996A02" w:rsidRPr="00996A02" w:rsidRDefault="00996A02" w:rsidP="00996A02">
      <w:pPr>
        <w:spacing w:after="0" w:line="240" w:lineRule="auto"/>
        <w:rPr>
          <w:rFonts w:cstheme="minorHAnsi"/>
          <w:sz w:val="24"/>
          <w:szCs w:val="24"/>
        </w:rPr>
      </w:pPr>
      <w:r w:rsidRPr="00996A02">
        <w:rPr>
          <w:rFonts w:cstheme="minorHAnsi"/>
          <w:sz w:val="24"/>
          <w:szCs w:val="24"/>
        </w:rPr>
        <w:t>When submitting an appeal, a teacher is required, at minimum, to provide transcripts and other documentation to the Board in order for the Board to determine if the teacher is an eligible teacher with a qualifying teaching background.</w:t>
      </w:r>
    </w:p>
    <w:p w14:paraId="7E1A550E" w14:textId="77777777" w:rsidR="00996A02" w:rsidRDefault="00996A02" w:rsidP="00996A02">
      <w:pPr>
        <w:spacing w:after="0" w:line="240" w:lineRule="auto"/>
        <w:rPr>
          <w:rFonts w:cstheme="minorHAnsi"/>
          <w:sz w:val="24"/>
          <w:szCs w:val="24"/>
        </w:rPr>
      </w:pPr>
    </w:p>
    <w:p w14:paraId="3BAE4E11" w14:textId="2E11DB64" w:rsidR="00996A02" w:rsidRPr="00996A02" w:rsidRDefault="00996A02" w:rsidP="00996A02">
      <w:pPr>
        <w:spacing w:after="0" w:line="240" w:lineRule="auto"/>
        <w:rPr>
          <w:rFonts w:cstheme="minorHAnsi"/>
          <w:sz w:val="24"/>
          <w:szCs w:val="24"/>
        </w:rPr>
      </w:pPr>
      <w:r w:rsidRPr="00996A02">
        <w:rPr>
          <w:rFonts w:cstheme="minorHAnsi"/>
          <w:sz w:val="24"/>
          <w:szCs w:val="24"/>
        </w:rPr>
        <w:t>The Board shall make a decision on the appeal within thirty (30) school days.</w:t>
      </w:r>
    </w:p>
    <w:p w14:paraId="28F5C036" w14:textId="77777777" w:rsidR="00996A02" w:rsidRPr="00996A02" w:rsidRDefault="00996A02" w:rsidP="00996A02">
      <w:pPr>
        <w:spacing w:after="0" w:line="240" w:lineRule="auto"/>
        <w:rPr>
          <w:rFonts w:cstheme="minorHAnsi"/>
          <w:sz w:val="24"/>
          <w:szCs w:val="24"/>
        </w:rPr>
      </w:pPr>
    </w:p>
    <w:p w14:paraId="76DBAFE1" w14:textId="77777777" w:rsidR="00996A02" w:rsidRPr="00996A02" w:rsidRDefault="00996A02" w:rsidP="00996A02">
      <w:pPr>
        <w:spacing w:after="0" w:line="240" w:lineRule="auto"/>
        <w:rPr>
          <w:rFonts w:cstheme="minorHAnsi"/>
          <w:sz w:val="24"/>
          <w:szCs w:val="24"/>
          <w:u w:val="single"/>
        </w:rPr>
      </w:pPr>
      <w:bookmarkStart w:id="10" w:name="_Hlk195630811"/>
      <w:r w:rsidRPr="00996A02">
        <w:rPr>
          <w:rFonts w:cstheme="minorHAnsi"/>
          <w:sz w:val="24"/>
          <w:szCs w:val="24"/>
          <w:u w:val="single"/>
        </w:rPr>
        <w:t>Administrative Procedures</w:t>
      </w:r>
    </w:p>
    <w:p w14:paraId="64F749E4" w14:textId="77777777" w:rsidR="00996A02" w:rsidRPr="00996A02" w:rsidRDefault="00996A02" w:rsidP="00996A02">
      <w:pPr>
        <w:spacing w:after="0" w:line="240" w:lineRule="auto"/>
        <w:rPr>
          <w:rFonts w:cstheme="minorHAnsi"/>
          <w:sz w:val="24"/>
          <w:szCs w:val="24"/>
          <w:u w:val="single"/>
        </w:rPr>
      </w:pPr>
    </w:p>
    <w:p w14:paraId="7DDA931B" w14:textId="0AB071FE" w:rsidR="00996A02" w:rsidRPr="00996A02" w:rsidRDefault="00996A02" w:rsidP="00996A02">
      <w:pPr>
        <w:spacing w:after="0" w:line="240" w:lineRule="auto"/>
        <w:rPr>
          <w:rFonts w:cstheme="minorHAnsi"/>
          <w:sz w:val="24"/>
          <w:szCs w:val="24"/>
        </w:rPr>
      </w:pPr>
      <w:r w:rsidRPr="00996A02">
        <w:rPr>
          <w:rFonts w:cstheme="minorHAnsi"/>
          <w:sz w:val="24"/>
          <w:szCs w:val="24"/>
        </w:rPr>
        <w:t xml:space="preserve">Each school year the </w:t>
      </w:r>
      <w:r>
        <w:rPr>
          <w:rFonts w:cstheme="minorHAnsi"/>
          <w:sz w:val="24"/>
          <w:szCs w:val="24"/>
        </w:rPr>
        <w:t>Director</w:t>
      </w:r>
      <w:r w:rsidRPr="00996A02">
        <w:rPr>
          <w:rFonts w:cstheme="minorHAnsi"/>
          <w:sz w:val="24"/>
          <w:szCs w:val="24"/>
        </w:rPr>
        <w:t xml:space="preserve"> shall establish, through administrative procedures, the salary supplement amount that each eligible teacher will receive for that school year.</w:t>
      </w:r>
    </w:p>
    <w:bookmarkEnd w:id="10"/>
    <w:p w14:paraId="454A667F" w14:textId="77777777" w:rsidR="00996A02" w:rsidRPr="00996A02" w:rsidRDefault="00996A02" w:rsidP="00996A02">
      <w:pPr>
        <w:spacing w:after="0" w:line="240" w:lineRule="auto"/>
        <w:rPr>
          <w:rFonts w:cstheme="minorHAnsi"/>
          <w:sz w:val="24"/>
          <w:szCs w:val="24"/>
        </w:rPr>
      </w:pPr>
    </w:p>
    <w:p w14:paraId="524B015C" w14:textId="77777777" w:rsidR="00996A02" w:rsidRPr="00996A02" w:rsidRDefault="00996A02" w:rsidP="00996A02">
      <w:pPr>
        <w:spacing w:after="0" w:line="240" w:lineRule="auto"/>
        <w:rPr>
          <w:rFonts w:cstheme="minorHAnsi"/>
          <w:sz w:val="24"/>
          <w:szCs w:val="24"/>
          <w:u w:val="single"/>
        </w:rPr>
      </w:pPr>
      <w:r w:rsidRPr="00996A02">
        <w:rPr>
          <w:rFonts w:cstheme="minorHAnsi"/>
          <w:sz w:val="24"/>
          <w:szCs w:val="24"/>
          <w:u w:val="single"/>
        </w:rPr>
        <w:t>Updating Policy</w:t>
      </w:r>
    </w:p>
    <w:p w14:paraId="227FFD7E" w14:textId="77777777" w:rsidR="00996A02" w:rsidRPr="00996A02" w:rsidRDefault="00996A02" w:rsidP="00996A02">
      <w:pPr>
        <w:spacing w:after="0" w:line="240" w:lineRule="auto"/>
        <w:rPr>
          <w:rFonts w:cstheme="minorHAnsi"/>
          <w:sz w:val="24"/>
          <w:szCs w:val="24"/>
          <w:u w:val="single"/>
        </w:rPr>
      </w:pPr>
    </w:p>
    <w:p w14:paraId="232C80CC" w14:textId="77777777" w:rsidR="00996A02" w:rsidRPr="00996A02" w:rsidRDefault="00996A02" w:rsidP="00996A02">
      <w:pPr>
        <w:spacing w:after="0" w:line="240" w:lineRule="auto"/>
        <w:rPr>
          <w:rFonts w:cstheme="minorHAnsi"/>
          <w:sz w:val="24"/>
          <w:szCs w:val="24"/>
        </w:rPr>
      </w:pPr>
      <w:r w:rsidRPr="00996A02">
        <w:rPr>
          <w:rFonts w:cstheme="minorHAnsi"/>
          <w:sz w:val="24"/>
          <w:szCs w:val="24"/>
        </w:rPr>
        <w:t>The School shall update this policy annually and provide notice of any changes to the policy to teachers within the School.</w:t>
      </w:r>
      <w:bookmarkEnd w:id="0"/>
    </w:p>
    <w:p w14:paraId="753716DD" w14:textId="77777777" w:rsidR="00996A02" w:rsidRDefault="00996A02" w:rsidP="006321DF">
      <w:pPr>
        <w:pStyle w:val="BodyText"/>
        <w:kinsoku w:val="0"/>
        <w:overflowPunct w:val="0"/>
        <w:rPr>
          <w:rFonts w:asciiTheme="minorHAnsi" w:hAnsiTheme="minorHAnsi" w:cstheme="minorHAnsi"/>
          <w:sz w:val="24"/>
          <w:szCs w:val="24"/>
        </w:rPr>
      </w:pPr>
    </w:p>
    <w:p w14:paraId="427A51C4" w14:textId="77777777" w:rsidR="00AB1280" w:rsidRDefault="00AB1280" w:rsidP="006321DF">
      <w:pPr>
        <w:pStyle w:val="BodyText"/>
        <w:kinsoku w:val="0"/>
        <w:overflowPunct w:val="0"/>
        <w:rPr>
          <w:rFonts w:asciiTheme="minorHAnsi" w:hAnsiTheme="minorHAnsi" w:cstheme="minorHAnsi"/>
          <w:sz w:val="24"/>
          <w:szCs w:val="24"/>
        </w:rPr>
      </w:pPr>
    </w:p>
    <w:p w14:paraId="2C362B3B" w14:textId="77777777" w:rsidR="00AB1280" w:rsidRDefault="00AB1280" w:rsidP="006321DF">
      <w:pPr>
        <w:pStyle w:val="BodyText"/>
        <w:kinsoku w:val="0"/>
        <w:overflowPunct w:val="0"/>
        <w:rPr>
          <w:rFonts w:asciiTheme="minorHAnsi" w:hAnsiTheme="minorHAnsi" w:cstheme="minorHAnsi"/>
          <w:sz w:val="24"/>
          <w:szCs w:val="24"/>
        </w:rPr>
      </w:pPr>
    </w:p>
    <w:sectPr w:rsidR="00AB1280" w:rsidSect="00923C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55A99"/>
    <w:multiLevelType w:val="hybridMultilevel"/>
    <w:tmpl w:val="EB3E2DE0"/>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3670251E"/>
    <w:multiLevelType w:val="hybridMultilevel"/>
    <w:tmpl w:val="EB3E2DE0"/>
    <w:lvl w:ilvl="0" w:tplc="E8B857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7E474F9"/>
    <w:multiLevelType w:val="hybridMultilevel"/>
    <w:tmpl w:val="EB3E2DE0"/>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712E3878"/>
    <w:multiLevelType w:val="hybridMultilevel"/>
    <w:tmpl w:val="EB3E2DE0"/>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196969960">
    <w:abstractNumId w:val="1"/>
  </w:num>
  <w:num w:numId="2" w16cid:durableId="1175000966">
    <w:abstractNumId w:val="3"/>
  </w:num>
  <w:num w:numId="3" w16cid:durableId="627395281">
    <w:abstractNumId w:val="2"/>
  </w:num>
  <w:num w:numId="4" w16cid:durableId="210083491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latte Nielson">
    <w15:presenceInfo w15:providerId="AD" w15:userId="S::platte.nielson@academicawest.com::cfacad04-96a4-4614-b6a1-811ea35753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F5F"/>
    <w:rsid w:val="0005256F"/>
    <w:rsid w:val="00052B18"/>
    <w:rsid w:val="00056A95"/>
    <w:rsid w:val="0008261B"/>
    <w:rsid w:val="000929A9"/>
    <w:rsid w:val="000C4C41"/>
    <w:rsid w:val="000D00E8"/>
    <w:rsid w:val="001030B8"/>
    <w:rsid w:val="00116F22"/>
    <w:rsid w:val="001627EC"/>
    <w:rsid w:val="00166A15"/>
    <w:rsid w:val="001909E0"/>
    <w:rsid w:val="001A4848"/>
    <w:rsid w:val="00212D83"/>
    <w:rsid w:val="00215143"/>
    <w:rsid w:val="002212F4"/>
    <w:rsid w:val="0023419C"/>
    <w:rsid w:val="003203EE"/>
    <w:rsid w:val="00332CD3"/>
    <w:rsid w:val="003430AB"/>
    <w:rsid w:val="003555BD"/>
    <w:rsid w:val="00362701"/>
    <w:rsid w:val="00383CF3"/>
    <w:rsid w:val="004A1777"/>
    <w:rsid w:val="004A388D"/>
    <w:rsid w:val="004A589E"/>
    <w:rsid w:val="004E22F3"/>
    <w:rsid w:val="004F2603"/>
    <w:rsid w:val="00581DCA"/>
    <w:rsid w:val="005903C2"/>
    <w:rsid w:val="005E1C6F"/>
    <w:rsid w:val="005F075F"/>
    <w:rsid w:val="006321DF"/>
    <w:rsid w:val="006836FB"/>
    <w:rsid w:val="00696C39"/>
    <w:rsid w:val="006E6B5A"/>
    <w:rsid w:val="00702818"/>
    <w:rsid w:val="00726772"/>
    <w:rsid w:val="0074651F"/>
    <w:rsid w:val="0076173E"/>
    <w:rsid w:val="007B6478"/>
    <w:rsid w:val="00854CAC"/>
    <w:rsid w:val="008B013D"/>
    <w:rsid w:val="008C41B2"/>
    <w:rsid w:val="008E41C8"/>
    <w:rsid w:val="009021BC"/>
    <w:rsid w:val="00923C0B"/>
    <w:rsid w:val="00987E61"/>
    <w:rsid w:val="00996A02"/>
    <w:rsid w:val="009F5C10"/>
    <w:rsid w:val="00A53ECB"/>
    <w:rsid w:val="00A5576B"/>
    <w:rsid w:val="00A65D59"/>
    <w:rsid w:val="00A673BE"/>
    <w:rsid w:val="00A72087"/>
    <w:rsid w:val="00AB1280"/>
    <w:rsid w:val="00AB4EB7"/>
    <w:rsid w:val="00AF05E4"/>
    <w:rsid w:val="00AF0BE5"/>
    <w:rsid w:val="00B25616"/>
    <w:rsid w:val="00B426B9"/>
    <w:rsid w:val="00B52F16"/>
    <w:rsid w:val="00B60CBD"/>
    <w:rsid w:val="00BA376C"/>
    <w:rsid w:val="00C22A7F"/>
    <w:rsid w:val="00C45DC5"/>
    <w:rsid w:val="00C94CCF"/>
    <w:rsid w:val="00CB2925"/>
    <w:rsid w:val="00CB714D"/>
    <w:rsid w:val="00CF5F57"/>
    <w:rsid w:val="00CF6323"/>
    <w:rsid w:val="00D361D3"/>
    <w:rsid w:val="00D43ABA"/>
    <w:rsid w:val="00D741A3"/>
    <w:rsid w:val="00D97AAD"/>
    <w:rsid w:val="00E33027"/>
    <w:rsid w:val="00E42F5F"/>
    <w:rsid w:val="00E85681"/>
    <w:rsid w:val="00EE473F"/>
    <w:rsid w:val="00F1128D"/>
    <w:rsid w:val="00F33E2D"/>
    <w:rsid w:val="00F50C67"/>
    <w:rsid w:val="00F56782"/>
    <w:rsid w:val="00F85FFD"/>
    <w:rsid w:val="00FD63DF"/>
    <w:rsid w:val="00FD6606"/>
    <w:rsid w:val="00FF1873"/>
    <w:rsid w:val="00FF7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3CF1C"/>
  <w15:chartTrackingRefBased/>
  <w15:docId w15:val="{822D5DCD-7C42-4666-97C5-2607F48C0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33027"/>
    <w:rPr>
      <w:color w:val="0563C1"/>
      <w:u w:val="single"/>
    </w:rPr>
  </w:style>
  <w:style w:type="paragraph" w:styleId="NormalWeb">
    <w:name w:val="Normal (Web)"/>
    <w:basedOn w:val="Normal"/>
    <w:uiPriority w:val="99"/>
    <w:unhideWhenUsed/>
    <w:rsid w:val="008E41C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E41C8"/>
    <w:pPr>
      <w:spacing w:after="0" w:line="240" w:lineRule="auto"/>
      <w:ind w:left="720"/>
      <w:contextualSpacing/>
    </w:pPr>
    <w:rPr>
      <w:rFonts w:ascii="Arial" w:hAnsi="Arial"/>
      <w:sz w:val="24"/>
    </w:rPr>
  </w:style>
  <w:style w:type="character" w:styleId="CommentReference">
    <w:name w:val="annotation reference"/>
    <w:basedOn w:val="DefaultParagraphFont"/>
    <w:uiPriority w:val="99"/>
    <w:semiHidden/>
    <w:unhideWhenUsed/>
    <w:rsid w:val="008E41C8"/>
    <w:rPr>
      <w:sz w:val="16"/>
      <w:szCs w:val="16"/>
    </w:rPr>
  </w:style>
  <w:style w:type="paragraph" w:styleId="CommentText">
    <w:name w:val="annotation text"/>
    <w:basedOn w:val="Normal"/>
    <w:link w:val="CommentTextChar"/>
    <w:uiPriority w:val="99"/>
    <w:unhideWhenUsed/>
    <w:rsid w:val="008E41C8"/>
    <w:pPr>
      <w:spacing w:after="0" w:line="240" w:lineRule="auto"/>
    </w:pPr>
    <w:rPr>
      <w:rFonts w:ascii="Arial" w:hAnsi="Arial"/>
      <w:sz w:val="20"/>
      <w:szCs w:val="20"/>
    </w:rPr>
  </w:style>
  <w:style w:type="character" w:customStyle="1" w:styleId="CommentTextChar">
    <w:name w:val="Comment Text Char"/>
    <w:basedOn w:val="DefaultParagraphFont"/>
    <w:link w:val="CommentText"/>
    <w:uiPriority w:val="99"/>
    <w:rsid w:val="008E41C8"/>
    <w:rPr>
      <w:rFonts w:ascii="Arial" w:hAnsi="Arial"/>
      <w:sz w:val="20"/>
      <w:szCs w:val="20"/>
    </w:rPr>
  </w:style>
  <w:style w:type="paragraph" w:styleId="BodyText">
    <w:name w:val="Body Text"/>
    <w:basedOn w:val="Normal"/>
    <w:link w:val="BodyTextChar"/>
    <w:rsid w:val="006321DF"/>
    <w:pPr>
      <w:spacing w:after="0" w:line="240" w:lineRule="auto"/>
    </w:pPr>
    <w:rPr>
      <w:rFonts w:ascii="Times New Roman" w:eastAsia="Times New Roman" w:hAnsi="Times New Roman" w:cs="Times New Roman"/>
    </w:rPr>
  </w:style>
  <w:style w:type="character" w:customStyle="1" w:styleId="BodyTextChar">
    <w:name w:val="Body Text Char"/>
    <w:basedOn w:val="DefaultParagraphFont"/>
    <w:link w:val="BodyText"/>
    <w:rsid w:val="006321DF"/>
    <w:rPr>
      <w:rFonts w:ascii="Times New Roman" w:eastAsia="Times New Roman" w:hAnsi="Times New Roman" w:cs="Times New Roman"/>
    </w:rPr>
  </w:style>
  <w:style w:type="paragraph" w:styleId="Title">
    <w:name w:val="Title"/>
    <w:basedOn w:val="Normal"/>
    <w:next w:val="Normal"/>
    <w:link w:val="TitleChar"/>
    <w:uiPriority w:val="10"/>
    <w:qFormat/>
    <w:rsid w:val="00A53ECB"/>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A53ECB"/>
    <w:rPr>
      <w:rFonts w:asciiTheme="majorHAnsi" w:eastAsiaTheme="majorEastAsia" w:hAnsiTheme="majorHAnsi" w:cstheme="majorBidi"/>
      <w:spacing w:val="-10"/>
      <w:kern w:val="28"/>
      <w:sz w:val="56"/>
      <w:szCs w:val="56"/>
      <w14:ligatures w14:val="standardContextual"/>
    </w:rPr>
  </w:style>
  <w:style w:type="paragraph" w:styleId="Revision">
    <w:name w:val="Revision"/>
    <w:hidden/>
    <w:uiPriority w:val="99"/>
    <w:semiHidden/>
    <w:rsid w:val="00A65D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3</Pages>
  <Words>703</Words>
  <Characters>4009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Platte Nielson</dc:creator>
  <cp:keywords/>
  <dc:description/>
  <cp:lastModifiedBy>RICHARD ECCLES</cp:lastModifiedBy>
  <cp:revision>11</cp:revision>
  <dcterms:created xsi:type="dcterms:W3CDTF">2025-05-02T22:22:00Z</dcterms:created>
  <dcterms:modified xsi:type="dcterms:W3CDTF">2025-05-09T14:16:00Z</dcterms:modified>
</cp:coreProperties>
</file>